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DD" w:rsidRDefault="009622DD" w:rsidP="009622DD">
      <w:pPr>
        <w:jc w:val="center"/>
        <w:rPr>
          <w:b/>
        </w:rPr>
      </w:pPr>
      <w:r>
        <w:rPr>
          <w:b/>
        </w:rPr>
        <w:t>Web Exercises</w:t>
      </w:r>
    </w:p>
    <w:p w:rsidR="009622DD" w:rsidRDefault="009622DD" w:rsidP="009622DD">
      <w:pPr>
        <w:jc w:val="center"/>
        <w:rPr>
          <w:b/>
        </w:rPr>
      </w:pPr>
    </w:p>
    <w:p w:rsidR="00CF525D" w:rsidRPr="00C010CC" w:rsidRDefault="008941EC" w:rsidP="009622DD">
      <w:pPr>
        <w:jc w:val="center"/>
        <w:rPr>
          <w:b/>
        </w:rPr>
      </w:pPr>
      <w:r>
        <w:rPr>
          <w:b/>
        </w:rPr>
        <w:t>Chapter 12</w:t>
      </w:r>
    </w:p>
    <w:p w:rsidR="00C010CC" w:rsidRPr="00C010CC" w:rsidRDefault="00C010CC" w:rsidP="00C010CC">
      <w:pPr>
        <w:rPr>
          <w:b/>
        </w:rPr>
      </w:pPr>
      <w:bookmarkStart w:id="0" w:name="_GoBack"/>
      <w:bookmarkEnd w:id="0"/>
    </w:p>
    <w:p w:rsidR="00CA2D8D" w:rsidRPr="009622DD" w:rsidRDefault="008941EC" w:rsidP="009622DD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12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  <w:r w:rsidRPr="00A95C7E">
        <w:t xml:space="preserve">Try </w:t>
      </w:r>
      <w:r>
        <w:rPr>
          <w:color w:val="333333"/>
        </w:rPr>
        <w:t xml:space="preserve">Cockney Rhyming Slang.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  <w:r w:rsidRPr="00A95C7E">
        <w:rPr>
          <w:color w:val="333333"/>
        </w:rPr>
        <w:t xml:space="preserve">Start at:  </w:t>
      </w:r>
    </w:p>
    <w:p w:rsidR="008941EC" w:rsidRDefault="004E448F" w:rsidP="008941EC">
      <w:pPr>
        <w:pStyle w:val="NormalWeb"/>
        <w:spacing w:before="0" w:beforeAutospacing="0" w:after="0" w:afterAutospacing="0"/>
        <w:rPr>
          <w:color w:val="333333"/>
        </w:rPr>
      </w:pPr>
      <w:hyperlink r:id="rId8" w:history="1">
        <w:r w:rsidR="008941EC" w:rsidRPr="00D968D5">
          <w:rPr>
            <w:rStyle w:val="Hyperlink"/>
          </w:rPr>
          <w:t>http://grammar.about.com/od/rs/g/rhymingslangterm.htm</w:t>
        </w:r>
      </w:hyperlink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</w:p>
    <w:p w:rsidR="009622DD" w:rsidRDefault="009622DD" w:rsidP="00E37F11">
      <w:pPr>
        <w:pStyle w:val="Heading2"/>
        <w:spacing w:before="0" w:line="240" w:lineRule="auto"/>
        <w:rPr>
          <w:szCs w:val="24"/>
        </w:rPr>
      </w:pPr>
    </w:p>
    <w:p w:rsidR="00AC54B3" w:rsidRPr="009622DD" w:rsidRDefault="008941EC" w:rsidP="009622DD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12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8941EC" w:rsidRPr="009622DD" w:rsidRDefault="008941EC" w:rsidP="009622DD">
      <w:r>
        <w:t>Read the following article</w:t>
      </w:r>
      <w:ins w:id="1" w:author="Sugawara" w:date="2015-01-18T18:26:00Z">
        <w:r w:rsidR="008C388E">
          <w:t xml:space="preserve"> at</w:t>
        </w:r>
      </w:ins>
      <w:r>
        <w:t xml:space="preserve">: </w:t>
      </w:r>
    </w:p>
    <w:p w:rsidR="008941EC" w:rsidRDefault="004E448F" w:rsidP="008941EC">
      <w:pPr>
        <w:pStyle w:val="NormalWeb"/>
        <w:spacing w:before="0" w:beforeAutospacing="0" w:after="0" w:afterAutospacing="0"/>
        <w:rPr>
          <w:color w:val="333333"/>
        </w:rPr>
      </w:pPr>
      <w:hyperlink r:id="rId9" w:history="1">
        <w:r w:rsidR="008941EC" w:rsidRPr="009F6A41">
          <w:rPr>
            <w:rStyle w:val="Hyperlink"/>
          </w:rPr>
          <w:t>http://www.theguardian.com/culture/2014/mar/20/youth-subcultures-where-have-they-gone</w:t>
        </w:r>
      </w:hyperlink>
      <w:r w:rsidR="008941EC">
        <w:rPr>
          <w:color w:val="333333"/>
        </w:rPr>
        <w:t xml:space="preserve">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  <w:r>
        <w:rPr>
          <w:color w:val="333333"/>
        </w:rPr>
        <w:t>Reflect on music and subgroups.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</w:p>
    <w:p w:rsidR="009622DD" w:rsidRDefault="009622DD" w:rsidP="008941EC">
      <w:pPr>
        <w:pStyle w:val="Heading2"/>
        <w:spacing w:before="0" w:line="240" w:lineRule="auto"/>
        <w:rPr>
          <w:szCs w:val="24"/>
        </w:rPr>
      </w:pPr>
    </w:p>
    <w:p w:rsidR="008941EC" w:rsidRPr="00153D75" w:rsidRDefault="008941EC" w:rsidP="008941EC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12</w:t>
      </w:r>
      <w:r w:rsidRPr="00153D75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>3</w:t>
      </w:r>
      <w:r w:rsidRPr="00153D75">
        <w:rPr>
          <w:color w:val="000000" w:themeColor="text1"/>
          <w:szCs w:val="24"/>
        </w:rPr>
        <w:t xml:space="preserve">: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  <w:r>
        <w:rPr>
          <w:color w:val="333333"/>
        </w:rPr>
        <w:t xml:space="preserve">The textbook </w:t>
      </w:r>
      <w:r w:rsidRPr="00A95C7E">
        <w:rPr>
          <w:color w:val="333333"/>
        </w:rPr>
        <w:t xml:space="preserve">uses Southwest Airlines as an example of </w:t>
      </w:r>
      <w:ins w:id="2" w:author="Sugawara" w:date="2015-01-18T18:26:00Z">
        <w:r w:rsidR="008C388E">
          <w:rPr>
            <w:color w:val="333333"/>
          </w:rPr>
          <w:t xml:space="preserve">a </w:t>
        </w:r>
      </w:ins>
      <w:r w:rsidRPr="00A95C7E">
        <w:rPr>
          <w:color w:val="333333"/>
        </w:rPr>
        <w:t xml:space="preserve">strong corporate culture. 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333333"/>
        </w:rPr>
      </w:pPr>
    </w:p>
    <w:p w:rsidR="008941EC" w:rsidRDefault="008941EC" w:rsidP="008941EC">
      <w:pPr>
        <w:pStyle w:val="NormalWeb"/>
        <w:spacing w:before="0" w:beforeAutospacing="0" w:after="0" w:afterAutospacing="0"/>
        <w:rPr>
          <w:color w:val="000000"/>
        </w:rPr>
      </w:pPr>
      <w:r w:rsidRPr="00A95C7E">
        <w:rPr>
          <w:color w:val="333333"/>
        </w:rPr>
        <w:t xml:space="preserve">Another example is Wal-Mart. </w:t>
      </w:r>
      <w:r w:rsidRPr="00A95C7E">
        <w:rPr>
          <w:color w:val="000000"/>
        </w:rPr>
        <w:t>Founder Sam Walton</w:t>
      </w:r>
      <w:del w:id="3" w:author="Sugawara" w:date="2015-01-18T18:26:00Z">
        <w:r w:rsidRPr="00A95C7E" w:rsidDel="008C388E">
          <w:rPr>
            <w:color w:val="000000"/>
          </w:rPr>
          <w:delText>’s</w:delText>
        </w:r>
      </w:del>
      <w:r w:rsidRPr="00A95C7E">
        <w:rPr>
          <w:color w:val="000000"/>
        </w:rPr>
        <w:t xml:space="preserve"> established a strong corporate culture.  It is said that today the question is still asked, “How would Sam have done it?”</w:t>
      </w:r>
      <w:r>
        <w:rPr>
          <w:color w:val="000000"/>
        </w:rPr>
        <w:t xml:space="preserve"> </w:t>
      </w:r>
      <w:r w:rsidRPr="00A95C7E">
        <w:rPr>
          <w:color w:val="000000"/>
        </w:rPr>
        <w:t xml:space="preserve">Identify aspects of </w:t>
      </w:r>
      <w:ins w:id="4" w:author="Sugawara" w:date="2015-01-18T18:26:00Z">
        <w:r w:rsidR="008C388E">
          <w:rPr>
            <w:color w:val="000000"/>
          </w:rPr>
          <w:t>Wal-Mart’s</w:t>
        </w:r>
      </w:ins>
      <w:del w:id="5" w:author="Sugawara" w:date="2015-01-18T18:26:00Z">
        <w:r w:rsidRPr="00A95C7E" w:rsidDel="008C388E">
          <w:rPr>
            <w:color w:val="000000"/>
          </w:rPr>
          <w:delText>its</w:delText>
        </w:r>
      </w:del>
      <w:r w:rsidRPr="00A95C7E">
        <w:rPr>
          <w:color w:val="000000"/>
        </w:rPr>
        <w:t xml:space="preserve"> corporate culture.  </w:t>
      </w:r>
    </w:p>
    <w:p w:rsidR="008941EC" w:rsidRDefault="008941EC" w:rsidP="008941EC">
      <w:pPr>
        <w:pStyle w:val="NormalWeb"/>
        <w:spacing w:before="0" w:beforeAutospacing="0" w:after="0" w:afterAutospacing="0"/>
        <w:rPr>
          <w:color w:val="000000"/>
        </w:rPr>
      </w:pPr>
    </w:p>
    <w:p w:rsidR="008941EC" w:rsidRDefault="008941EC" w:rsidP="008941EC">
      <w:pPr>
        <w:pStyle w:val="NormalWeb"/>
        <w:spacing w:before="0" w:beforeAutospacing="0" w:after="0" w:afterAutospacing="0"/>
        <w:rPr>
          <w:color w:val="000000"/>
        </w:rPr>
      </w:pPr>
      <w:r w:rsidRPr="00A95C7E">
        <w:rPr>
          <w:color w:val="000000"/>
        </w:rPr>
        <w:t>Begin at</w:t>
      </w:r>
      <w:ins w:id="6" w:author="Sugawara" w:date="2015-01-18T18:27:00Z">
        <w:r w:rsidR="008C388E">
          <w:rPr>
            <w:color w:val="000000"/>
          </w:rPr>
          <w:t>:</w:t>
        </w:r>
      </w:ins>
      <w:r w:rsidRPr="00A95C7E">
        <w:rPr>
          <w:color w:val="000000"/>
        </w:rPr>
        <w:t xml:space="preserve"> </w:t>
      </w:r>
      <w:hyperlink r:id="rId10" w:anchor="52068" w:history="1">
        <w:r w:rsidRPr="00D968D5">
          <w:rPr>
            <w:rStyle w:val="Hyperlink"/>
          </w:rPr>
          <w:t>http://www.walmart.com/cp/An-Introduction-to-Walmart.com/542413#52068</w:t>
        </w:r>
      </w:hyperlink>
    </w:p>
    <w:p w:rsidR="009622DD" w:rsidRDefault="009622DD" w:rsidP="008941EC">
      <w:pPr>
        <w:pStyle w:val="Heading2"/>
        <w:spacing w:before="0" w:line="240" w:lineRule="auto"/>
        <w:rPr>
          <w:b w:val="0"/>
          <w:szCs w:val="24"/>
        </w:rPr>
      </w:pPr>
    </w:p>
    <w:p w:rsidR="009622DD" w:rsidRDefault="009622DD" w:rsidP="008941EC">
      <w:pPr>
        <w:pStyle w:val="Heading2"/>
        <w:spacing w:before="0" w:line="240" w:lineRule="auto"/>
        <w:rPr>
          <w:b w:val="0"/>
          <w:szCs w:val="24"/>
        </w:rPr>
      </w:pPr>
    </w:p>
    <w:p w:rsidR="008103E0" w:rsidRPr="009622DD" w:rsidRDefault="008941EC" w:rsidP="009622DD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12</w:t>
      </w:r>
      <w:r w:rsidRPr="00153D75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>4</w:t>
      </w:r>
      <w:r w:rsidRPr="00153D75">
        <w:rPr>
          <w:color w:val="000000" w:themeColor="text1"/>
          <w:szCs w:val="24"/>
        </w:rPr>
        <w:t xml:space="preserve">: </w:t>
      </w:r>
    </w:p>
    <w:p w:rsidR="008941EC" w:rsidRDefault="008941EC" w:rsidP="008941EC">
      <w:pPr>
        <w:pStyle w:val="NormalWeb"/>
        <w:spacing w:before="0" w:beforeAutospacing="0" w:after="0" w:afterAutospacing="0"/>
      </w:pPr>
      <w:r>
        <w:t>Review the list of state</w:t>
      </w:r>
      <w:ins w:id="7" w:author="Sugawara" w:date="2015-01-18T18:27:00Z">
        <w:r w:rsidR="008C388E">
          <w:t>-</w:t>
        </w:r>
      </w:ins>
      <w:del w:id="8" w:author="Sugawara" w:date="2015-01-18T18:27:00Z">
        <w:r w:rsidDel="008C388E">
          <w:delText xml:space="preserve"> </w:delText>
        </w:r>
      </w:del>
      <w:r>
        <w:t>sponsored homophobia at</w:t>
      </w:r>
      <w:ins w:id="9" w:author="Sugawara" w:date="2015-01-18T18:27:00Z">
        <w:r w:rsidR="008C388E">
          <w:t>:</w:t>
        </w:r>
      </w:ins>
      <w:r>
        <w:t xml:space="preserve"> </w:t>
      </w:r>
      <w:hyperlink r:id="rId11" w:history="1">
        <w:r w:rsidRPr="00D968D5">
          <w:rPr>
            <w:rStyle w:val="Hyperlink"/>
          </w:rPr>
          <w:t>http://ilga.org/historic/Statehomophobia/ILGA_State_Sponsored_Homophobia_2009.pdf</w:t>
        </w:r>
      </w:hyperlink>
    </w:p>
    <w:p w:rsidR="00AC54B3" w:rsidRPr="00C010CC" w:rsidRDefault="008941EC" w:rsidP="00E37F11">
      <w:r>
        <w:t>Look for any relationships between state</w:t>
      </w:r>
      <w:del w:id="10" w:author="Sugawara" w:date="2015-01-18T18:27:00Z">
        <w:r w:rsidDel="008C388E">
          <w:delText xml:space="preserve"> </w:delText>
        </w:r>
      </w:del>
      <w:ins w:id="11" w:author="Sugawara" w:date="2015-01-18T18:27:00Z">
        <w:r w:rsidR="008C388E">
          <w:t>-s</w:t>
        </w:r>
      </w:ins>
      <w:del w:id="12" w:author="Sugawara" w:date="2015-01-18T18:27:00Z">
        <w:r w:rsidDel="008C388E">
          <w:delText>s</w:delText>
        </w:r>
      </w:del>
      <w:r>
        <w:t xml:space="preserve">ponsored homophobia and cultural factors. </w:t>
      </w:r>
    </w:p>
    <w:sectPr w:rsidR="00AC54B3" w:rsidRPr="00C010CC" w:rsidSect="00EA0BC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48F" w:rsidRDefault="004E448F" w:rsidP="00CF525D">
      <w:r>
        <w:separator/>
      </w:r>
    </w:p>
  </w:endnote>
  <w:endnote w:type="continuationSeparator" w:id="0">
    <w:p w:rsidR="004E448F" w:rsidRDefault="004E448F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48F" w:rsidRDefault="004E448F" w:rsidP="00CF525D">
      <w:r>
        <w:separator/>
      </w:r>
    </w:p>
  </w:footnote>
  <w:footnote w:type="continuationSeparator" w:id="0">
    <w:p w:rsidR="004E448F" w:rsidRDefault="004E448F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9622DD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4222C"/>
    <w:rsid w:val="00153D75"/>
    <w:rsid w:val="001F2611"/>
    <w:rsid w:val="0021043A"/>
    <w:rsid w:val="00222EDE"/>
    <w:rsid w:val="002249ED"/>
    <w:rsid w:val="002848DD"/>
    <w:rsid w:val="002907DD"/>
    <w:rsid w:val="00322062"/>
    <w:rsid w:val="00371551"/>
    <w:rsid w:val="00415C7F"/>
    <w:rsid w:val="00444F87"/>
    <w:rsid w:val="004C23A0"/>
    <w:rsid w:val="004C608B"/>
    <w:rsid w:val="004D5AEB"/>
    <w:rsid w:val="004E448F"/>
    <w:rsid w:val="005E5872"/>
    <w:rsid w:val="00627C99"/>
    <w:rsid w:val="0065229A"/>
    <w:rsid w:val="00662911"/>
    <w:rsid w:val="006F14F3"/>
    <w:rsid w:val="00707767"/>
    <w:rsid w:val="0079430D"/>
    <w:rsid w:val="0079444C"/>
    <w:rsid w:val="007F7251"/>
    <w:rsid w:val="008103E0"/>
    <w:rsid w:val="0082308F"/>
    <w:rsid w:val="00844BA3"/>
    <w:rsid w:val="008941EC"/>
    <w:rsid w:val="00896355"/>
    <w:rsid w:val="008C388E"/>
    <w:rsid w:val="00902391"/>
    <w:rsid w:val="00913BD9"/>
    <w:rsid w:val="00934682"/>
    <w:rsid w:val="009622DD"/>
    <w:rsid w:val="00963881"/>
    <w:rsid w:val="00A15925"/>
    <w:rsid w:val="00A462EE"/>
    <w:rsid w:val="00A75337"/>
    <w:rsid w:val="00A93E78"/>
    <w:rsid w:val="00A94592"/>
    <w:rsid w:val="00AA1D67"/>
    <w:rsid w:val="00AB39A1"/>
    <w:rsid w:val="00AC54B3"/>
    <w:rsid w:val="00AF0E38"/>
    <w:rsid w:val="00B35C82"/>
    <w:rsid w:val="00BD419D"/>
    <w:rsid w:val="00C010CC"/>
    <w:rsid w:val="00C1504D"/>
    <w:rsid w:val="00C9077D"/>
    <w:rsid w:val="00CA2D8D"/>
    <w:rsid w:val="00CD68D4"/>
    <w:rsid w:val="00CF525D"/>
    <w:rsid w:val="00D361BF"/>
    <w:rsid w:val="00D65ACC"/>
    <w:rsid w:val="00D77706"/>
    <w:rsid w:val="00D84611"/>
    <w:rsid w:val="00E37F11"/>
    <w:rsid w:val="00E4260B"/>
    <w:rsid w:val="00EA0BC9"/>
    <w:rsid w:val="00F8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r.about.com/od/rs/g/rhymingslangterm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lga.org/historic/Statehomophobia/ILGA_State_Sponsored_Homophobia_2009.pdf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walmart.com/cp/An-Introduction-to-Walmart.com/542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heguardian.com/culture/2014/mar/20/youth-subcultures-where-have-they-gon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16</cp:revision>
  <dcterms:created xsi:type="dcterms:W3CDTF">2012-01-09T19:00:00Z</dcterms:created>
  <dcterms:modified xsi:type="dcterms:W3CDTF">2015-02-17T18:53:00Z</dcterms:modified>
</cp:coreProperties>
</file>